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СЕЛЬСКАЯ ДУМА</w:t>
      </w:r>
    </w:p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AE6BDA" w:rsidRDefault="00AE6BDA" w:rsidP="00AE6BDA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«Село Букань» </w:t>
      </w:r>
      <w:proofErr w:type="spellStart"/>
      <w:r>
        <w:rPr>
          <w:rFonts w:ascii="Times New Roman" w:hAnsi="Times New Roman"/>
          <w:b/>
          <w:sz w:val="24"/>
          <w:szCs w:val="24"/>
        </w:rPr>
        <w:t>Людиновского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Калужской области                                                                                                                     </w:t>
      </w:r>
    </w:p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E6BDA" w:rsidRDefault="00AE6BDA" w:rsidP="00AE6BDA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«2</w:t>
      </w:r>
      <w:r w:rsidRPr="00AE6BD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» декабря 2024г.                                                                                      №32</w:t>
      </w:r>
    </w:p>
    <w:p w:rsidR="00AE6BDA" w:rsidRDefault="00AE6BDA" w:rsidP="00AE6BDA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 бюджете сельского поселения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«Село Букань» на 2025год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плановый период 2026-2027 годы.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соответствии с п.6 ст. 84 Федерального Закона от 06 октября 2003 года №131-ФЗ     «Об общих принципах организации местного самоуправления в Российской Федерации» Сельская </w:t>
      </w:r>
      <w:proofErr w:type="gramStart"/>
      <w:r>
        <w:rPr>
          <w:rFonts w:ascii="Times New Roman" w:hAnsi="Times New Roman"/>
          <w:sz w:val="24"/>
          <w:szCs w:val="24"/>
        </w:rPr>
        <w:t>Дума</w:t>
      </w:r>
      <w:proofErr w:type="gramEnd"/>
      <w:r>
        <w:rPr>
          <w:rFonts w:ascii="Times New Roman" w:hAnsi="Times New Roman"/>
          <w:sz w:val="24"/>
          <w:szCs w:val="24"/>
        </w:rPr>
        <w:t xml:space="preserve">  рассмотрев предложение администрации сельского поселения «Село Букань»                               </w:t>
      </w:r>
    </w:p>
    <w:p w:rsidR="00AE6BDA" w:rsidRDefault="00AE6BDA" w:rsidP="00AE6BDA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основные характеристики  бюджета сельского поселения на 2025 год: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доходов бюджета в сумме 17 685 656,42 рубля, в том числе объем безвозмездных поступлений в сумме 16 160 104,00 рублей;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объём расходов бюджета в сумме  17 761 934, 42 рублей;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нормативную величину резервного фонда администрации сельского поселения в сумме   28 740,00 рублей;                    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 на  01 января 2026 года в сумме 0,00 рублей, в том числе верхний предел долга по муниципальным гарантиям сельского поселения в сумме 0,00 рублей;         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дефицит бюджета поселения в сумме 76 278,00 рублей.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основные характеристики  бюджета сельского поселения на плановый период 2026 и 2027 годов: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общий объем доходов бюджета  на 2025 год в сумме 14 862 130,00 рублей, в том числе объем безвозмездных поступлений в сумме 14 415 130,00 рублей и на 2027 год в сумме 11 864 234,00 рублей, в том числе объем безвозмездных поступлений в сумме                      11 417 234,00 рублей.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общий объём расходов бюджета на 2026 год в сумме 14 884 480,00 рубля, в том числе условно утверждаемые расходы в сумме 291 868,00 рублей и на 2027 год в сумме                 11 886 584 ,00 рублей, в том числе условно утверждаемые расходы в сумме 583 736,00 рубля;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нормативную величину резервного фонда администрации сельского поселения на 2026 год в сумме 8 940,00 рублей и на 2027 год в сумме 8 940,00 рублей;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верхний предел  муниципального внутреннего долга сельского поселения 01 января 2027 года в сумме 0,00 рублей, в том числе верхний предел долга по муниципальным гарантиям сельского поселения в сумме 0,00 рублей;                                                                                                                                            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верхний предел  муниципального внутреннего долга сельского поселения на  01 января 2028 года в сумме 0,00 рублей, в том числе верхний предел долга по муниципальным гарантиям сельского поселения в сумме 0,00 рублей;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дефицит бюджета поселения на 2026 год в сумме 22 350,00 рублей и  на 2027 год в сумме  22 350,00 рублей.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перечень  и нормативы отчислений по налогам и сборам, зачисляемых в бюджет сельского поселения, согласно приложению  № 1 к настоящему решения.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Утвердить поступления доходов бюджета сельского поселения по кодам классификации бюджетов бюджетной системы Российской Федерации: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2025 год, согласно приложению № 2 к настоящему решению,                                                  - на плановый период 2026-2027 годов, согласно приложению № 3 к настоящему 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ведомственную структуру расходов бюджета муниципального образования на 2025 год – согласно приложению № 4 к  настоящему решению,                            - на плановый период 2026 и 2027 годы - согласно приложению № 5 к настоящему 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в составе ведомственной структуры расходов бюджета поселения распределение бюджетных ассигнований бюджета сельского поселения  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sz w:val="24"/>
          <w:szCs w:val="24"/>
        </w:rPr>
        <w:t>непрограмным</w:t>
      </w:r>
      <w:proofErr w:type="spellEnd"/>
      <w:r>
        <w:rPr>
          <w:rFonts w:ascii="Times New Roman" w:hAnsi="Times New Roman"/>
          <w:sz w:val="24"/>
          <w:szCs w:val="24"/>
        </w:rPr>
        <w:t xml:space="preserve"> направлениям деятельности), группам, подгруппам </w:t>
      </w:r>
      <w:proofErr w:type="gramStart"/>
      <w:r>
        <w:rPr>
          <w:rFonts w:ascii="Times New Roman" w:hAnsi="Times New Roman"/>
          <w:sz w:val="24"/>
          <w:szCs w:val="24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4"/>
          <w:szCs w:val="24"/>
        </w:rPr>
        <w:t xml:space="preserve">: 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2025 год -  согласно приложению № 6 к настоящему  решению, 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плановый период 2026 и 2027 годов - согласно приложению  № 7 к настоящему проекту решения.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в составе ведомственной структуры расходов бюджета поселения распределение бюджетных ассигнований бюджета муниципального образования по целевым статьям (муниципальных программ   и </w:t>
      </w:r>
      <w:proofErr w:type="spellStart"/>
      <w:r>
        <w:rPr>
          <w:rFonts w:ascii="Times New Roman" w:hAnsi="Times New Roman"/>
          <w:sz w:val="24"/>
          <w:szCs w:val="24"/>
        </w:rPr>
        <w:t>непрограмных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направлений деятельности), группам, подгруппам </w:t>
      </w:r>
      <w:proofErr w:type="gramStart"/>
      <w:r>
        <w:rPr>
          <w:rFonts w:ascii="Times New Roman" w:hAnsi="Times New Roman"/>
          <w:sz w:val="24"/>
          <w:szCs w:val="24"/>
        </w:rPr>
        <w:t>видов расходов классификации расходов бюджета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2025 год – согласно приложению № 8 к настоящему проекту решения;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плановый период 2026 и 2027 годов - согласно приложению № 9  к настоящему  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через администрацию поселения осуществляется финансирование расходов на реализацию мероприятий, предусмотренных ведомственными целевыми программами: «Совершенствование системы управления органами местного самоуправления СП «Село Букань»; «Безопасность жизнедеятельности на территории  сельского поселения «Село Букань»; «Социальная поддержка граждан сельского поселения «Село Букань»; «Благоустройство населенных пунктов поселения».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Учесть в доходах бюджета сельского поселения  объемы межбюджетных трансфертов, предоставляемых из бюджета муниципального района бюджету сельского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2025 год - согласно приложению  № 10 к настоящему решению,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плановый период  2026 и 2027 годов - согласно приложению № 11 к настоящему  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Учесть в расходах бюджета  сельского поселения межбюджетные трансферты передаваемые бюджету муниципального района из бюджета поселения в рамках реализации программ: « Развитие культуры в </w:t>
      </w:r>
      <w:proofErr w:type="spellStart"/>
      <w:r>
        <w:rPr>
          <w:rFonts w:ascii="Times New Roman" w:hAnsi="Times New Roman"/>
          <w:sz w:val="24"/>
          <w:szCs w:val="24"/>
        </w:rPr>
        <w:t>Людиновском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районе»; «Социальная поддержка граждан сельского поселения»;  «Развитие физической культуры и спорта в </w:t>
      </w:r>
      <w:proofErr w:type="spellStart"/>
      <w:r>
        <w:rPr>
          <w:rFonts w:ascii="Times New Roman" w:hAnsi="Times New Roman"/>
          <w:sz w:val="24"/>
          <w:szCs w:val="24"/>
        </w:rPr>
        <w:t>Людиновском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районе»: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del w:id="0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2025 год -   согласно приложению № 12 к настоящему решению,                                                   - на плановый период 2026-2027 годов -  согласно приложению № 13  к настоящему </w:t>
      </w:r>
      <w:proofErr w:type="spellStart"/>
      <w:r>
        <w:rPr>
          <w:rFonts w:ascii="Times New Roman" w:hAnsi="Times New Roman"/>
          <w:sz w:val="24"/>
          <w:szCs w:val="24"/>
        </w:rPr>
        <w:t>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</w:t>
      </w:r>
      <w:proofErr w:type="spellEnd"/>
      <w:r>
        <w:rPr>
          <w:rFonts w:ascii="Times New Roman" w:hAnsi="Times New Roman"/>
          <w:sz w:val="24"/>
          <w:szCs w:val="24"/>
        </w:rPr>
        <w:t xml:space="preserve"> источники финансирования дефицита бюджета сельского поселения: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del w:id="1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2025 год - согласно приложению  № 14 к настоящему решению,                                                       - на плановый период 2026 -2027 годов - согласно приложению № 15 к настоящему </w:t>
      </w:r>
      <w:proofErr w:type="spellStart"/>
      <w:r>
        <w:rPr>
          <w:rFonts w:ascii="Times New Roman" w:hAnsi="Times New Roman"/>
          <w:sz w:val="24"/>
          <w:szCs w:val="24"/>
        </w:rPr>
        <w:t>решению.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right="-36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</w:t>
      </w:r>
      <w:proofErr w:type="spellEnd"/>
      <w:r>
        <w:rPr>
          <w:rFonts w:ascii="Times New Roman" w:hAnsi="Times New Roman"/>
          <w:sz w:val="24"/>
          <w:szCs w:val="24"/>
        </w:rPr>
        <w:t xml:space="preserve">, что принятые программы (2025-2027 г.) в 2025 году и плановом </w:t>
      </w:r>
    </w:p>
    <w:p w:rsidR="00AE6BDA" w:rsidRDefault="00AE6BDA" w:rsidP="00AE6BDA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периоде   2026-2027 годов финансируются в объеме, предусмотренном  в </w:t>
      </w:r>
      <w:proofErr w:type="gramStart"/>
      <w:r>
        <w:rPr>
          <w:rFonts w:ascii="Times New Roman" w:hAnsi="Times New Roman"/>
          <w:sz w:val="24"/>
          <w:szCs w:val="24"/>
        </w:rPr>
        <w:t>расходной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E6BDA" w:rsidRDefault="00AE6BDA" w:rsidP="00AE6BDA">
      <w:pPr>
        <w:spacing w:after="0" w:line="240" w:lineRule="atLeast"/>
        <w:ind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бюджета  на соответствующий год.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Установить, что в ходе исполнения настоящего решения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уполномоченный орган  исполняющий бюджет сельского поселения «Село Букань» по представлению главных распорядителей средств бюджета сельского поселения «Село Букань» вправе по основаниям и в порядке , установленным законодательством и муниципальными нормативными правовыми актами , вносить изменения с последующим утверждением решением Сельской Думы :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в случаи образования в ходе исполнения бюджета сельского поселения «Село Букань»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ведомственную, функциональную и экономическую структуру расходов бюджета сельского поселения «Село Букань» - на сумму средств, полученных из бюджета муниципального района «Город Людиново и </w:t>
      </w:r>
      <w:proofErr w:type="spellStart"/>
      <w:r>
        <w:rPr>
          <w:rFonts w:ascii="Times New Roman" w:hAnsi="Times New Roman"/>
          <w:sz w:val="24"/>
          <w:szCs w:val="24"/>
        </w:rPr>
        <w:t>Людиновский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на финансирование целевых расходов и не учтенных в настоящем решении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в иных случаях, установленных бюджетным законодательством Российской Федерации,  Калужской области и муниципальными нормативными правовыми актам.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с 1 октября 2025 года, уровень индексации размеров должностных окладов сложившихся на 01.01.2025года лицам, замещающим   должности муниципальной службы, в размере 4,5 процента. </w:t>
      </w:r>
    </w:p>
    <w:p w:rsidR="00AE6BDA" w:rsidRDefault="00AE6BDA" w:rsidP="00AE6BD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с 1 октября 2025 года, уровень индексации размеров должностных окладов сложившихся на 01.01.2025 года, </w:t>
      </w:r>
      <w:proofErr w:type="gramStart"/>
      <w:r>
        <w:rPr>
          <w:rFonts w:ascii="Times New Roman" w:hAnsi="Times New Roman"/>
          <w:sz w:val="24"/>
          <w:szCs w:val="24"/>
        </w:rPr>
        <w:t>работникам</w:t>
      </w:r>
      <w:proofErr w:type="gramEnd"/>
      <w:r>
        <w:rPr>
          <w:rFonts w:ascii="Times New Roman" w:hAnsi="Times New Roman"/>
          <w:sz w:val="24"/>
          <w:szCs w:val="24"/>
        </w:rPr>
        <w:t xml:space="preserve"> замещающим муниципальные должности, не отнесенным к  должностям муниципальной службы,  в размере 4,5 процента. </w:t>
      </w:r>
    </w:p>
    <w:p w:rsidR="00AE6BDA" w:rsidRDefault="00AE6BDA" w:rsidP="00AE6BDA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16.  Опубликовать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обнародовать) настоящее решение.</w:t>
      </w:r>
    </w:p>
    <w:p w:rsidR="00AE6BDA" w:rsidRDefault="00AE6BDA" w:rsidP="00AE6BDA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17.  Данное решение вступает в силу с 01.01.2025г.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Глава сельского поселения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«Село Букань»                                                                                          В.В.Терехов.</w:t>
      </w: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BDA" w:rsidRDefault="00AE6BDA" w:rsidP="00AE6BD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04DD" w:rsidRDefault="003D04DD"/>
    <w:sectPr w:rsidR="003D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B4F10"/>
    <w:multiLevelType w:val="hybridMultilevel"/>
    <w:tmpl w:val="53960876"/>
    <w:lvl w:ilvl="0" w:tplc="681C549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6BDA"/>
    <w:rsid w:val="003D04DD"/>
    <w:rsid w:val="00AE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1258</Words>
  <Characters>7172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2024-12-27T12:50:00Z</dcterms:created>
  <dcterms:modified xsi:type="dcterms:W3CDTF">2024-12-27T12:50:00Z</dcterms:modified>
</cp:coreProperties>
</file>